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F80" w:rsidRPr="008D0ABC" w:rsidRDefault="00352AB5" w:rsidP="008D0ABC">
      <w:pPr>
        <w:jc w:val="center"/>
        <w:rPr>
          <w:b/>
        </w:rPr>
      </w:pPr>
      <w:bookmarkStart w:id="0" w:name="_GoBack"/>
      <w:r w:rsidRPr="008D0ABC">
        <w:rPr>
          <w:b/>
        </w:rPr>
        <w:t>Resoluções</w:t>
      </w:r>
      <w:r w:rsidR="00993D22">
        <w:rPr>
          <w:b/>
        </w:rPr>
        <w:t xml:space="preserve"> analisadas pela</w:t>
      </w:r>
      <w:r w:rsidRPr="008D0ABC">
        <w:rPr>
          <w:b/>
        </w:rPr>
        <w:t xml:space="preserve"> CTPOAR</w:t>
      </w:r>
    </w:p>
    <w:bookmarkEnd w:id="0"/>
    <w:p w:rsidR="00352AB5" w:rsidRDefault="00352AB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16/2001 - </w:t>
      </w:r>
      <w:r w:rsidRPr="00352AB5">
        <w:t>Estabelece critérios gerais para a outorga de direito de uso de recursos hídricos.</w:t>
      </w:r>
    </w:p>
    <w:p w:rsidR="00352AB5" w:rsidRDefault="00352AB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29/2002 - </w:t>
      </w:r>
      <w:r w:rsidRPr="00352AB5">
        <w:t>Define diretrizes para a outorga de uso dos recursos hídricos para o aproveitamento dos recursos minerais.</w:t>
      </w:r>
    </w:p>
    <w:p w:rsidR="00352AB5" w:rsidRPr="00B85AF3" w:rsidRDefault="00B85AF3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37/2004 - </w:t>
      </w:r>
      <w:r w:rsidRPr="00B85AF3">
        <w:t>Estabelece diretrizes para a outorga de recursos hídricos para a implantação de barragens em corpos de água de domínio dos Estados, do Distrito Federal ou da União.</w:t>
      </w:r>
    </w:p>
    <w:p w:rsidR="00B85AF3" w:rsidRDefault="000D6910" w:rsidP="009E3752">
      <w:pPr>
        <w:pStyle w:val="PargrafodaLista"/>
        <w:numPr>
          <w:ilvl w:val="0"/>
          <w:numId w:val="2"/>
        </w:numPr>
        <w:contextualSpacing w:val="0"/>
        <w:jc w:val="both"/>
      </w:pPr>
      <w:r>
        <w:t>Resolução 54/2005</w:t>
      </w:r>
      <w:r w:rsidR="00E6101A">
        <w:t>*</w:t>
      </w:r>
      <w:r>
        <w:t xml:space="preserve"> - </w:t>
      </w:r>
      <w:ins w:id="1" w:author="Thiago Figueiredo Santana" w:date="2018-01-18T09:44:00Z">
        <w:r w:rsidR="009E3752" w:rsidRPr="009E3752">
          <w:t>Estabelece modalidades, diretrizes e critérios gerais para a prática de reuso direto não potável de água.</w:t>
        </w:r>
      </w:ins>
      <w:del w:id="2" w:author="Thiago Figueiredo Santana" w:date="2018-01-18T09:44:00Z">
        <w:r w:rsidRPr="000D6910" w:rsidDel="009E3752">
          <w:delText>Estabelece diretrizes para a outorga de recursos hídricos para a implantação de barragens em corpos de água de domínio dos Estados, do Distrito Federal ou da União.</w:delText>
        </w:r>
      </w:del>
    </w:p>
    <w:p w:rsidR="000D6910" w:rsidRDefault="00E6101A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65/2006 - </w:t>
      </w:r>
      <w:r w:rsidRPr="00E6101A">
        <w:t>Estabelece diretrizes de articulação dos procedimentos para obtenção da outorga de direito de uso de recursos hídricos com os procedimentos de licenciamento ambiental.</w:t>
      </w:r>
    </w:p>
    <w:p w:rsidR="00E6101A" w:rsidRDefault="00805AD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76/2007 - </w:t>
      </w:r>
      <w:r w:rsidRPr="00805AD5">
        <w:t>Estabelece diretrizes gerais para a integração entre a gestão de recursos hídricos e a gestão de águas minerais, termais, gasosas, potáveis de mesa ou destinadas a fins balneários.</w:t>
      </w:r>
    </w:p>
    <w:p w:rsidR="00805AD5" w:rsidRDefault="008F0FF4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91/2008 - </w:t>
      </w:r>
      <w:r w:rsidRPr="008F0FF4">
        <w:t>Dispõe sobre procedimentos gerais para enquadramento dos corpos de água superficiais e subterrâneos.</w:t>
      </w:r>
    </w:p>
    <w:p w:rsidR="008F0FF4" w:rsidRDefault="00344B2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>Resolução 121/2010</w:t>
      </w:r>
      <w:r w:rsidR="00A92461">
        <w:t>*</w:t>
      </w:r>
      <w:r>
        <w:t xml:space="preserve"> - </w:t>
      </w:r>
      <w:r w:rsidRPr="00F56816">
        <w:t xml:space="preserve">Estabelece diretrizes e critérios para a prática de </w:t>
      </w:r>
      <w:r w:rsidR="00F56816" w:rsidRPr="00F56816">
        <w:t>reuso</w:t>
      </w:r>
      <w:r w:rsidRPr="00F56816">
        <w:t xml:space="preserve"> direto não potável de água na modalidade agrícola e florestal, definida na Resolução CNRH nº 54 de 28 de novembro de 2005.</w:t>
      </w:r>
    </w:p>
    <w:p w:rsidR="00F56816" w:rsidRPr="00721F0B" w:rsidRDefault="00721F0B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126/2011 - </w:t>
      </w:r>
      <w:r w:rsidRPr="00721F0B">
        <w:t>Aprova diretrizes para o cadastro de usuários de recursos hídricos e para a integração das bases de dados referentes aos usos de recursos hídricos superficiais e subterrâneos.</w:t>
      </w:r>
    </w:p>
    <w:p w:rsidR="00721F0B" w:rsidRPr="00CC6950" w:rsidRDefault="00CC6950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129/2011 - </w:t>
      </w:r>
      <w:r w:rsidRPr="00CC6950">
        <w:t>Estabelece diretrizes gerais para a definição de vazões mínimas remanescentes.</w:t>
      </w:r>
    </w:p>
    <w:p w:rsidR="00CC6950" w:rsidRDefault="005857A1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140/2010 - </w:t>
      </w:r>
      <w:r w:rsidRPr="005857A1">
        <w:t>Estabelecer critério gerais para outorga de lançamento de efluentes com fins de diluição em corpos de água superficiais.</w:t>
      </w:r>
    </w:p>
    <w:p w:rsidR="005857A1" w:rsidRDefault="006217BC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141/2010 - </w:t>
      </w:r>
      <w:r w:rsidRPr="006217BC">
        <w:t>Estabelece critérios e diretrizes para implementação dos instrumentos de outorga de direito de uso de recursos hídricos e de enquadramento dos corpos de água em classes, segundo os usos preponderantes, em rios intermitentes e efêmeros, e dá outras providências.</w:t>
      </w:r>
    </w:p>
    <w:p w:rsidR="006217BC" w:rsidRDefault="002C3F36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</w:t>
      </w:r>
      <w:del w:id="3" w:author="Thiago Figueiredo Santana" w:date="2018-01-18T09:43:00Z">
        <w:r w:rsidDel="009E3752">
          <w:delText>181</w:delText>
        </w:r>
      </w:del>
      <w:ins w:id="4" w:author="Thiago Figueiredo Santana" w:date="2018-01-18T09:43:00Z">
        <w:r w:rsidR="009E3752">
          <w:t>18</w:t>
        </w:r>
        <w:r w:rsidR="009E3752">
          <w:t>4</w:t>
        </w:r>
      </w:ins>
      <w:r>
        <w:t xml:space="preserve">/2016 - </w:t>
      </w:r>
      <w:r w:rsidRPr="002C3F36">
        <w:t>Estabelece diretrizes e critérios gerais para definição das derivações e captações de recursos hídricos superficiais e subterrâneos, e lançamentos de efluentes em corpos de água e acumulações de volumes de água de pouca expressão, considerados insignificantes, os quais independem de outorga de direito de uso de recursos hídricos, e dá outras providências.</w:t>
      </w:r>
    </w:p>
    <w:p w:rsidR="00A67D9F" w:rsidRDefault="00441DBA" w:rsidP="00441DBA">
      <w:pPr>
        <w:jc w:val="both"/>
      </w:pPr>
      <w:r>
        <w:t>* Resoluções que não foram discutidas pela CTPOAR, mas que guardam relação com a outorga de direito de uso de recursos hídricos.</w:t>
      </w:r>
    </w:p>
    <w:sectPr w:rsidR="00A67D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90C5D"/>
    <w:multiLevelType w:val="hybridMultilevel"/>
    <w:tmpl w:val="9D3A6678"/>
    <w:lvl w:ilvl="0" w:tplc="66B6D2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A6483"/>
    <w:multiLevelType w:val="hybridMultilevel"/>
    <w:tmpl w:val="8A7E97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iago Figueiredo Santana">
    <w15:presenceInfo w15:providerId="Windows Live" w15:userId="1d8772d33e4433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B5"/>
    <w:rsid w:val="000D6910"/>
    <w:rsid w:val="002C3F36"/>
    <w:rsid w:val="00344B25"/>
    <w:rsid w:val="00352AB5"/>
    <w:rsid w:val="003B7F80"/>
    <w:rsid w:val="00441DBA"/>
    <w:rsid w:val="005857A1"/>
    <w:rsid w:val="006217BC"/>
    <w:rsid w:val="00721F0B"/>
    <w:rsid w:val="00805AD5"/>
    <w:rsid w:val="008D0ABC"/>
    <w:rsid w:val="008F0FF4"/>
    <w:rsid w:val="00985660"/>
    <w:rsid w:val="00993D22"/>
    <w:rsid w:val="009E3752"/>
    <w:rsid w:val="00A67D9F"/>
    <w:rsid w:val="00A92461"/>
    <w:rsid w:val="00B85AF3"/>
    <w:rsid w:val="00CC6950"/>
    <w:rsid w:val="00D377F7"/>
    <w:rsid w:val="00E6101A"/>
    <w:rsid w:val="00F5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01B5"/>
  <w15:chartTrackingRefBased/>
  <w15:docId w15:val="{0F2A56F8-1887-4C2A-9EE8-D1D3AF01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41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Henrique Pinheiro Silva</dc:creator>
  <cp:keywords/>
  <dc:description/>
  <cp:lastModifiedBy>Thiago Figueiredo Santana</cp:lastModifiedBy>
  <cp:revision>20</cp:revision>
  <dcterms:created xsi:type="dcterms:W3CDTF">2017-11-22T16:52:00Z</dcterms:created>
  <dcterms:modified xsi:type="dcterms:W3CDTF">2018-01-18T11:59:00Z</dcterms:modified>
</cp:coreProperties>
</file>